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148"/>
      </w:tblGrid>
      <w:tr w:rsidR="00235872" w:rsidRPr="009057E4" w14:paraId="16553BEB" w14:textId="77777777" w:rsidTr="4E4DE6C7">
        <w:tc>
          <w:tcPr>
            <w:tcW w:w="5148" w:type="dxa"/>
            <w:shd w:val="clear" w:color="auto" w:fill="auto"/>
          </w:tcPr>
          <w:p w14:paraId="3C976046" w14:textId="6EB5BC95" w:rsidR="00235872" w:rsidRPr="009057E4" w:rsidRDefault="008806AA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Rob </w:t>
            </w:r>
            <w:proofErr w:type="spellStart"/>
            <w:r>
              <w:rPr>
                <w:rFonts w:ascii="Verdana" w:hAnsi="Verdana"/>
                <w:sz w:val="22"/>
                <w:szCs w:val="22"/>
                <w:lang w:val="fr-FR"/>
              </w:rPr>
              <w:t>Beenders</w:t>
            </w:r>
            <w:proofErr w:type="spellEnd"/>
          </w:p>
        </w:tc>
      </w:tr>
      <w:tr w:rsidR="00235872" w:rsidRPr="00494639" w14:paraId="6F5FA484" w14:textId="77777777" w:rsidTr="4E4DE6C7">
        <w:tc>
          <w:tcPr>
            <w:tcW w:w="5148" w:type="dxa"/>
            <w:shd w:val="clear" w:color="auto" w:fill="auto"/>
          </w:tcPr>
          <w:p w14:paraId="5EE85BB8" w14:textId="3C2080AE" w:rsidR="00235872" w:rsidRDefault="00494639" w:rsidP="009057E4">
            <w:pPr>
              <w:rPr>
                <w:ins w:id="0" w:author="Duchenne Véronique" w:date="2025-09-22T15:17:00Z" w16du:dateUtc="2025-09-22T15:17:10Z"/>
                <w:rFonts w:ascii="Verdana" w:hAnsi="Verdana"/>
                <w:sz w:val="22"/>
                <w:szCs w:val="22"/>
                <w:lang w:val="fr-FR"/>
              </w:rPr>
            </w:pPr>
            <w:r w:rsidRPr="4E4DE6C7">
              <w:rPr>
                <w:rFonts w:ascii="Verdana" w:hAnsi="Verdana"/>
                <w:sz w:val="22"/>
                <w:szCs w:val="22"/>
                <w:lang w:val="fr-FR"/>
              </w:rPr>
              <w:t>Ministre</w:t>
            </w:r>
            <w:r w:rsidR="008806AA" w:rsidRPr="4E4DE6C7">
              <w:rPr>
                <w:rFonts w:ascii="Verdana" w:hAnsi="Verdana"/>
                <w:sz w:val="22"/>
                <w:szCs w:val="22"/>
                <w:lang w:val="fr-FR"/>
              </w:rPr>
              <w:t xml:space="preserve"> </w:t>
            </w:r>
            <w:r w:rsidR="00EA0954" w:rsidRPr="4E4DE6C7">
              <w:rPr>
                <w:rFonts w:ascii="Verdana" w:hAnsi="Verdana"/>
                <w:sz w:val="22"/>
                <w:szCs w:val="22"/>
              </w:rPr>
              <w:t xml:space="preserve">de la Protection des </w:t>
            </w:r>
            <w:proofErr w:type="spellStart"/>
            <w:r w:rsidR="00EA0954" w:rsidRPr="4E4DE6C7">
              <w:rPr>
                <w:rFonts w:ascii="Verdana" w:hAnsi="Verdana"/>
                <w:sz w:val="22"/>
                <w:szCs w:val="22"/>
              </w:rPr>
              <w:t>consommateurs</w:t>
            </w:r>
            <w:proofErr w:type="spellEnd"/>
            <w:r w:rsidR="00EA0954" w:rsidRPr="4E4DE6C7">
              <w:rPr>
                <w:rFonts w:ascii="Verdana" w:hAnsi="Verdana"/>
                <w:sz w:val="22"/>
                <w:szCs w:val="22"/>
              </w:rPr>
              <w:t xml:space="preserve">, de la Lutte </w:t>
            </w:r>
            <w:proofErr w:type="spellStart"/>
            <w:r w:rsidR="00EA0954" w:rsidRPr="4E4DE6C7">
              <w:rPr>
                <w:rFonts w:ascii="Verdana" w:hAnsi="Verdana"/>
                <w:sz w:val="22"/>
                <w:szCs w:val="22"/>
              </w:rPr>
              <w:t>contre</w:t>
            </w:r>
            <w:proofErr w:type="spellEnd"/>
            <w:r w:rsidR="00EA0954" w:rsidRPr="4E4DE6C7">
              <w:rPr>
                <w:rFonts w:ascii="Verdana" w:hAnsi="Verdana"/>
                <w:sz w:val="22"/>
                <w:szCs w:val="22"/>
              </w:rPr>
              <w:t xml:space="preserve"> la </w:t>
            </w:r>
            <w:proofErr w:type="spellStart"/>
            <w:r w:rsidR="00EA0954" w:rsidRPr="4E4DE6C7">
              <w:rPr>
                <w:rFonts w:ascii="Verdana" w:hAnsi="Verdana"/>
                <w:sz w:val="22"/>
                <w:szCs w:val="22"/>
              </w:rPr>
              <w:t>fraude</w:t>
            </w:r>
            <w:proofErr w:type="spellEnd"/>
            <w:r w:rsidR="00EA0954" w:rsidRPr="4E4DE6C7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="00EA0954" w:rsidRPr="4E4DE6C7">
              <w:rPr>
                <w:rFonts w:ascii="Verdana" w:hAnsi="Verdana"/>
                <w:sz w:val="22"/>
                <w:szCs w:val="22"/>
              </w:rPr>
              <w:t>sociale</w:t>
            </w:r>
            <w:proofErr w:type="spellEnd"/>
            <w:ins w:id="1" w:author="Parent Eva" w:date="2025-09-22T14:25:00Z">
              <w:r w:rsidR="0D93B876" w:rsidRPr="4E4DE6C7">
                <w:rPr>
                  <w:rFonts w:ascii="Verdana" w:hAnsi="Verdana"/>
                  <w:sz w:val="22"/>
                  <w:szCs w:val="22"/>
                </w:rPr>
                <w:t xml:space="preserve">, </w:t>
              </w:r>
            </w:ins>
            <w:r w:rsidR="4856DD39" w:rsidRPr="4E4DE6C7">
              <w:rPr>
                <w:rFonts w:ascii="Verdana" w:hAnsi="Verdana"/>
                <w:sz w:val="22"/>
                <w:szCs w:val="22"/>
              </w:rPr>
              <w:t xml:space="preserve">des </w:t>
            </w:r>
            <w:proofErr w:type="spellStart"/>
            <w:r w:rsidR="0D93B876" w:rsidRPr="4E4DE6C7">
              <w:rPr>
                <w:rFonts w:ascii="Verdana" w:hAnsi="Verdana"/>
                <w:sz w:val="22"/>
                <w:szCs w:val="22"/>
              </w:rPr>
              <w:t>Personnes</w:t>
            </w:r>
            <w:proofErr w:type="spellEnd"/>
            <w:r w:rsidR="0D93B876" w:rsidRPr="4E4DE6C7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="6D07F098" w:rsidRPr="4E4DE6C7">
              <w:rPr>
                <w:rFonts w:ascii="Verdana" w:hAnsi="Verdana"/>
                <w:sz w:val="22"/>
                <w:szCs w:val="22"/>
              </w:rPr>
              <w:t>Handicapées</w:t>
            </w:r>
            <w:proofErr w:type="spellEnd"/>
            <w:r w:rsidR="6D07F098" w:rsidRPr="4E4DE6C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A0954" w:rsidRPr="4E4DE6C7">
              <w:rPr>
                <w:rFonts w:ascii="Verdana" w:hAnsi="Verdana"/>
                <w:sz w:val="22"/>
                <w:szCs w:val="22"/>
              </w:rPr>
              <w:t xml:space="preserve">et de </w:t>
            </w:r>
            <w:proofErr w:type="spellStart"/>
            <w:r w:rsidR="00EA0954" w:rsidRPr="4E4DE6C7">
              <w:rPr>
                <w:rFonts w:ascii="Verdana" w:hAnsi="Verdana"/>
                <w:sz w:val="22"/>
                <w:szCs w:val="22"/>
              </w:rPr>
              <w:t>l'Égalité</w:t>
            </w:r>
            <w:proofErr w:type="spellEnd"/>
            <w:r w:rsidR="00EA0954" w:rsidRPr="4E4DE6C7">
              <w:rPr>
                <w:rFonts w:ascii="Verdana" w:hAnsi="Verdana"/>
                <w:sz w:val="22"/>
                <w:szCs w:val="22"/>
              </w:rPr>
              <w:t xml:space="preserve"> des chances</w:t>
            </w:r>
          </w:p>
          <w:p w14:paraId="31238A42" w14:textId="31A60102" w:rsidR="1F93B720" w:rsidRDefault="1F93B720" w:rsidP="250FFCF5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 w:rsidRPr="4E4DE6C7">
              <w:rPr>
                <w:rFonts w:ascii="Verdana" w:hAnsi="Verdana"/>
                <w:sz w:val="22"/>
                <w:szCs w:val="22"/>
              </w:rPr>
              <w:t>Président</w:t>
            </w:r>
            <w:proofErr w:type="spellEnd"/>
            <w:r w:rsidRPr="4E4DE6C7">
              <w:rPr>
                <w:rFonts w:ascii="Verdana" w:hAnsi="Verdana"/>
                <w:sz w:val="22"/>
                <w:szCs w:val="22"/>
              </w:rPr>
              <w:t xml:space="preserve"> de la CIM Handicap</w:t>
            </w:r>
          </w:p>
          <w:p w14:paraId="244FAFCB" w14:textId="7103A6BF" w:rsidR="00494639" w:rsidRDefault="00494639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</w:p>
          <w:p w14:paraId="4C05202E" w14:textId="7292B322" w:rsidR="00494639" w:rsidRPr="009057E4" w:rsidRDefault="00494639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>1000 Bruxelles</w:t>
            </w:r>
          </w:p>
          <w:p w14:paraId="13138846" w14:textId="693A42FB" w:rsidR="00CD6183" w:rsidRPr="00494639" w:rsidRDefault="00CD6183" w:rsidP="009057E4">
            <w:pPr>
              <w:rPr>
                <w:rFonts w:ascii="Verdana" w:hAnsi="Verdana"/>
                <w:sz w:val="22"/>
                <w:szCs w:val="22"/>
                <w:lang w:val="fr-BE"/>
              </w:rPr>
            </w:pPr>
          </w:p>
        </w:tc>
      </w:tr>
      <w:tr w:rsidR="00235872" w:rsidRPr="00494639" w14:paraId="18EFE76F" w14:textId="77777777" w:rsidTr="4E4DE6C7">
        <w:tc>
          <w:tcPr>
            <w:tcW w:w="5148" w:type="dxa"/>
            <w:shd w:val="clear" w:color="auto" w:fill="auto"/>
          </w:tcPr>
          <w:p w14:paraId="3D810029" w14:textId="77777777" w:rsidR="00235872" w:rsidRPr="009057E4" w:rsidRDefault="00235872" w:rsidP="009057E4">
            <w:pPr>
              <w:rPr>
                <w:rFonts w:ascii="Verdana" w:hAnsi="Verdana" w:cs="Arial"/>
                <w:noProof/>
                <w:sz w:val="22"/>
                <w:szCs w:val="22"/>
                <w:lang w:val="fr-FR"/>
              </w:rPr>
            </w:pPr>
          </w:p>
        </w:tc>
      </w:tr>
    </w:tbl>
    <w:p w14:paraId="125AE533" w14:textId="225EEDB2" w:rsidR="00235872" w:rsidRDefault="00D973EB" w:rsidP="4E4DE6C7">
      <w:pPr>
        <w:ind w:left="3600" w:right="-508"/>
        <w:rPr>
          <w:rFonts w:ascii="Verdana" w:hAnsi="Verdana"/>
          <w:sz w:val="22"/>
          <w:szCs w:val="22"/>
        </w:rPr>
      </w:pPr>
      <w:r w:rsidRPr="007B251C">
        <w:rPr>
          <w:rFonts w:ascii="Verdana" w:hAnsi="Verdana"/>
          <w:sz w:val="22"/>
          <w:szCs w:val="22"/>
          <w:lang w:val="fr-FR"/>
        </w:rPr>
        <w:br w:type="textWrapping" w:clear="all"/>
      </w:r>
      <w:r w:rsidR="00494639">
        <w:rPr>
          <w:rFonts w:ascii="Verdana" w:hAnsi="Verdana"/>
          <w:sz w:val="22"/>
          <w:szCs w:val="22"/>
          <w:lang w:val="fr-FR"/>
        </w:rPr>
        <w:t xml:space="preserve">Copie </w:t>
      </w:r>
      <w:r w:rsidR="1C96108C" w:rsidRPr="00EA0954">
        <w:rPr>
          <w:rFonts w:ascii="Verdana" w:hAnsi="Verdana"/>
          <w:sz w:val="22"/>
          <w:szCs w:val="22"/>
        </w:rPr>
        <w:t xml:space="preserve">au secretariat de la CIM Handicap. </w:t>
      </w:r>
    </w:p>
    <w:p w14:paraId="468E4C30" w14:textId="225EEDB2" w:rsidR="00235872" w:rsidRDefault="5024DE33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  <w:proofErr w:type="spellStart"/>
      <w:r w:rsidRPr="4E4DE6C7">
        <w:rPr>
          <w:rFonts w:ascii="Verdana" w:hAnsi="Verdana"/>
          <w:sz w:val="22"/>
          <w:szCs w:val="22"/>
        </w:rPr>
        <w:t>Copie</w:t>
      </w:r>
      <w:proofErr w:type="spellEnd"/>
      <w:r w:rsidRPr="4E4DE6C7">
        <w:rPr>
          <w:rFonts w:ascii="Verdana" w:hAnsi="Verdana"/>
          <w:sz w:val="22"/>
          <w:szCs w:val="22"/>
        </w:rPr>
        <w:t xml:space="preserve"> aux </w:t>
      </w:r>
      <w:proofErr w:type="spellStart"/>
      <w:r w:rsidRPr="4E4DE6C7">
        <w:rPr>
          <w:rFonts w:ascii="Verdana" w:hAnsi="Verdana"/>
          <w:sz w:val="22"/>
          <w:szCs w:val="22"/>
        </w:rPr>
        <w:t>ministres</w:t>
      </w:r>
      <w:proofErr w:type="spellEnd"/>
      <w:r w:rsidRPr="4E4DE6C7">
        <w:rPr>
          <w:rFonts w:ascii="Verdana" w:hAnsi="Verdana"/>
          <w:sz w:val="22"/>
          <w:szCs w:val="22"/>
        </w:rPr>
        <w:t xml:space="preserve"> </w:t>
      </w:r>
      <w:proofErr w:type="spellStart"/>
      <w:r w:rsidRPr="4E4DE6C7">
        <w:rPr>
          <w:rFonts w:ascii="Verdana" w:hAnsi="Verdana"/>
          <w:sz w:val="22"/>
          <w:szCs w:val="22"/>
        </w:rPr>
        <w:t>concernés</w:t>
      </w:r>
      <w:proofErr w:type="spellEnd"/>
      <w:r w:rsidRPr="4E4DE6C7">
        <w:rPr>
          <w:rFonts w:ascii="Verdana" w:hAnsi="Verdana"/>
          <w:sz w:val="22"/>
          <w:szCs w:val="22"/>
        </w:rPr>
        <w:t xml:space="preserve"> dans les </w:t>
      </w:r>
      <w:proofErr w:type="spellStart"/>
      <w:r w:rsidRPr="4E4DE6C7">
        <w:rPr>
          <w:rFonts w:ascii="Verdana" w:hAnsi="Verdana"/>
          <w:sz w:val="22"/>
          <w:szCs w:val="22"/>
        </w:rPr>
        <w:t>entités</w:t>
      </w:r>
      <w:proofErr w:type="spellEnd"/>
      <w:r w:rsidRPr="4E4DE6C7">
        <w:rPr>
          <w:rFonts w:ascii="Verdana" w:hAnsi="Verdana"/>
          <w:sz w:val="22"/>
          <w:szCs w:val="22"/>
        </w:rPr>
        <w:t xml:space="preserve"> </w:t>
      </w:r>
      <w:proofErr w:type="spellStart"/>
      <w:r w:rsidRPr="4E4DE6C7">
        <w:rPr>
          <w:rFonts w:ascii="Verdana" w:hAnsi="Verdana"/>
          <w:sz w:val="22"/>
          <w:szCs w:val="22"/>
        </w:rPr>
        <w:t>fédérées</w:t>
      </w:r>
      <w:proofErr w:type="spellEnd"/>
    </w:p>
    <w:p w14:paraId="55D605F6" w14:textId="1198C939" w:rsidR="5024DE33" w:rsidRDefault="5024DE33" w:rsidP="4E4DE6C7">
      <w:pPr>
        <w:ind w:left="3600" w:right="-508"/>
        <w:rPr>
          <w:rFonts w:ascii="Verdana" w:hAnsi="Verdana"/>
          <w:sz w:val="22"/>
          <w:szCs w:val="22"/>
        </w:rPr>
      </w:pPr>
    </w:p>
    <w:p w14:paraId="5C0DB67C" w14:textId="77777777" w:rsidR="0066725E" w:rsidRDefault="0066725E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p w14:paraId="151EA637" w14:textId="77777777" w:rsidR="0066725E" w:rsidRPr="007B251C" w:rsidRDefault="0066725E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371AB0" w:rsidRPr="009057E4" w14:paraId="3BB23892" w14:textId="77777777" w:rsidTr="4E4DE6C7">
        <w:tc>
          <w:tcPr>
            <w:tcW w:w="2268" w:type="dxa"/>
            <w:shd w:val="clear" w:color="auto" w:fill="auto"/>
            <w:vAlign w:val="center"/>
          </w:tcPr>
          <w:p w14:paraId="53DB466C" w14:textId="77777777" w:rsidR="00371AB0" w:rsidRPr="009057E4" w:rsidRDefault="00371AB0" w:rsidP="009057E4">
            <w:pPr>
              <w:jc w:val="right"/>
              <w:rPr>
                <w:rFonts w:ascii="Verdana" w:hAnsi="Verdana"/>
                <w:sz w:val="18"/>
                <w:szCs w:val="18"/>
                <w:u w:val="single"/>
                <w:lang w:val="fr-FR"/>
              </w:rPr>
            </w:pP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Nos r</w:t>
            </w:r>
            <w:r w:rsidR="00B8599A"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é</w:t>
            </w: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f</w:t>
            </w:r>
            <w:r w:rsidR="00B8599A"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é</w:t>
            </w: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rences :</w:t>
            </w:r>
          </w:p>
        </w:tc>
        <w:tc>
          <w:tcPr>
            <w:tcW w:w="6840" w:type="dxa"/>
            <w:shd w:val="clear" w:color="auto" w:fill="auto"/>
          </w:tcPr>
          <w:p w14:paraId="1E299127" w14:textId="19AC89B4" w:rsidR="00371AB0" w:rsidRPr="009057E4" w:rsidRDefault="5804AD27" w:rsidP="005F276C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4E4DE6C7">
              <w:rPr>
                <w:rFonts w:ascii="Verdana" w:hAnsi="Verdana"/>
                <w:sz w:val="22"/>
                <w:szCs w:val="22"/>
                <w:lang w:val="fr-FR"/>
              </w:rPr>
              <w:t>20</w:t>
            </w:r>
            <w:r w:rsidR="51A622C6" w:rsidRPr="4E4DE6C7">
              <w:rPr>
                <w:rFonts w:ascii="Verdana" w:hAnsi="Verdana"/>
                <w:sz w:val="22"/>
                <w:szCs w:val="22"/>
                <w:lang w:val="fr-FR"/>
              </w:rPr>
              <w:t>2</w:t>
            </w:r>
            <w:r w:rsidR="008806AA" w:rsidRPr="4E4DE6C7">
              <w:rPr>
                <w:rFonts w:ascii="Verdana" w:hAnsi="Verdana"/>
                <w:sz w:val="22"/>
                <w:szCs w:val="22"/>
                <w:lang w:val="fr-FR"/>
              </w:rPr>
              <w:t>5-09-26-UNCRPD-20</w:t>
            </w:r>
            <w:r w:rsidR="008806AA" w:rsidRPr="4E4DE6C7">
              <w:rPr>
                <w:rFonts w:ascii="Verdana" w:hAnsi="Verdana"/>
                <w:sz w:val="22"/>
                <w:szCs w:val="22"/>
                <w:vertAlign w:val="superscript"/>
                <w:lang w:val="fr-FR"/>
              </w:rPr>
              <w:t xml:space="preserve">e </w:t>
            </w:r>
            <w:r w:rsidR="008806AA" w:rsidRPr="4E4DE6C7">
              <w:rPr>
                <w:rFonts w:ascii="Verdana" w:hAnsi="Verdana"/>
                <w:sz w:val="22"/>
                <w:szCs w:val="22"/>
                <w:lang w:val="fr-FR"/>
              </w:rPr>
              <w:t>Anniversaire-</w:t>
            </w:r>
            <w:r w:rsidR="0066725E" w:rsidRPr="4E4DE6C7">
              <w:rPr>
                <w:rFonts w:ascii="Verdana" w:hAnsi="Verdana"/>
                <w:sz w:val="22"/>
                <w:szCs w:val="22"/>
                <w:lang w:val="fr-FR"/>
              </w:rPr>
              <w:t>OME</w:t>
            </w:r>
          </w:p>
        </w:tc>
      </w:tr>
      <w:tr w:rsidR="00371AB0" w:rsidRPr="009057E4" w14:paraId="259BEE9F" w14:textId="77777777" w:rsidTr="4E4DE6C7">
        <w:tc>
          <w:tcPr>
            <w:tcW w:w="2268" w:type="dxa"/>
            <w:shd w:val="clear" w:color="auto" w:fill="auto"/>
            <w:vAlign w:val="center"/>
          </w:tcPr>
          <w:p w14:paraId="3F3103BE" w14:textId="77777777" w:rsidR="00371AB0" w:rsidRPr="009057E4" w:rsidRDefault="00371AB0" w:rsidP="009057E4">
            <w:pPr>
              <w:jc w:val="right"/>
              <w:rPr>
                <w:rFonts w:ascii="Verdana" w:hAnsi="Verdana"/>
                <w:sz w:val="18"/>
                <w:szCs w:val="18"/>
                <w:u w:val="single"/>
                <w:lang w:val="fr-FR"/>
              </w:rPr>
            </w:pP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Votre corresp</w:t>
            </w:r>
            <w:r w:rsidR="00B8599A"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onda</w:t>
            </w: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nt :</w:t>
            </w:r>
          </w:p>
        </w:tc>
        <w:tc>
          <w:tcPr>
            <w:tcW w:w="6840" w:type="dxa"/>
            <w:shd w:val="clear" w:color="auto" w:fill="auto"/>
          </w:tcPr>
          <w:p w14:paraId="56696D88" w14:textId="77777777" w:rsidR="00371AB0" w:rsidRPr="009057E4" w:rsidRDefault="009A7E1B" w:rsidP="00235872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9057E4">
              <w:rPr>
                <w:rFonts w:ascii="Verdana" w:hAnsi="Verdana"/>
                <w:sz w:val="22"/>
                <w:szCs w:val="22"/>
                <w:lang w:val="fr-FR"/>
              </w:rPr>
              <w:t>Olivier Magritte</w:t>
            </w:r>
          </w:p>
        </w:tc>
      </w:tr>
      <w:tr w:rsidR="001F163B" w:rsidRPr="009057E4" w14:paraId="3CE4E034" w14:textId="77777777" w:rsidTr="4E4DE6C7">
        <w:tc>
          <w:tcPr>
            <w:tcW w:w="2268" w:type="dxa"/>
            <w:shd w:val="clear" w:color="auto" w:fill="auto"/>
            <w:vAlign w:val="center"/>
          </w:tcPr>
          <w:p w14:paraId="6A1E1909" w14:textId="1EEE7AB6" w:rsidR="001F163B" w:rsidRPr="009057E4" w:rsidRDefault="001F163B" w:rsidP="009057E4">
            <w:pPr>
              <w:jc w:val="right"/>
              <w:rPr>
                <w:rFonts w:ascii="Verdana" w:hAnsi="Verdana"/>
                <w:sz w:val="18"/>
                <w:szCs w:val="18"/>
                <w:u w:val="single"/>
                <w:lang w:val="fr-FR"/>
              </w:rPr>
            </w:pPr>
          </w:p>
        </w:tc>
        <w:tc>
          <w:tcPr>
            <w:tcW w:w="6840" w:type="dxa"/>
            <w:shd w:val="clear" w:color="auto" w:fill="auto"/>
          </w:tcPr>
          <w:p w14:paraId="1FB34EDB" w14:textId="77777777" w:rsidR="007123FF" w:rsidRPr="009057E4" w:rsidRDefault="007123FF" w:rsidP="00235872">
            <w:pPr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</w:tbl>
    <w:p w14:paraId="337A1105" w14:textId="77777777" w:rsidR="0066725E" w:rsidRPr="007B251C" w:rsidRDefault="0066725E" w:rsidP="00142316">
      <w:pPr>
        <w:spacing w:after="600"/>
        <w:rPr>
          <w:rFonts w:ascii="Verdana" w:hAnsi="Verdana"/>
          <w:lang w:val="fr-FR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855"/>
        <w:gridCol w:w="8253"/>
      </w:tblGrid>
      <w:tr w:rsidR="00235872" w:rsidRPr="001F2128" w14:paraId="7245CC94" w14:textId="77777777" w:rsidTr="009057E4">
        <w:tc>
          <w:tcPr>
            <w:tcW w:w="855" w:type="dxa"/>
            <w:shd w:val="clear" w:color="auto" w:fill="auto"/>
          </w:tcPr>
          <w:p w14:paraId="6CEBB665" w14:textId="77777777" w:rsidR="00235872" w:rsidRPr="009057E4" w:rsidRDefault="005F276C" w:rsidP="00235872">
            <w:pPr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</w:pPr>
            <w:r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  <w:t>O</w:t>
            </w:r>
            <w:r w:rsidR="00235872" w:rsidRPr="009057E4"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  <w:t>bjet</w:t>
            </w:r>
            <w:r w:rsidR="00C2383C" w:rsidRPr="009057E4"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  <w:t> :</w:t>
            </w:r>
          </w:p>
        </w:tc>
        <w:tc>
          <w:tcPr>
            <w:tcW w:w="8253" w:type="dxa"/>
            <w:shd w:val="clear" w:color="auto" w:fill="auto"/>
          </w:tcPr>
          <w:p w14:paraId="29C128C5" w14:textId="509055A1" w:rsidR="00C106C6" w:rsidRPr="001F2128" w:rsidRDefault="008806AA" w:rsidP="007B217D">
            <w:pPr>
              <w:rPr>
                <w:rFonts w:ascii="Verdana" w:hAnsi="Verdana"/>
                <w:i/>
                <w:sz w:val="22"/>
                <w:szCs w:val="22"/>
                <w:lang w:val="fr-BE"/>
              </w:rPr>
            </w:pPr>
            <w:r>
              <w:rPr>
                <w:rFonts w:ascii="Verdana" w:hAnsi="Verdana"/>
                <w:i/>
                <w:sz w:val="22"/>
                <w:szCs w:val="22"/>
                <w:lang w:val="fr-BE"/>
              </w:rPr>
              <w:t>Convention ONU sur les droits des personnes en situation de handicap (UNCRPD) – 2006-2026.</w:t>
            </w:r>
          </w:p>
        </w:tc>
      </w:tr>
      <w:tr w:rsidR="009B7884" w:rsidRPr="001F2128" w14:paraId="2C53D81E" w14:textId="77777777" w:rsidTr="009057E4">
        <w:tc>
          <w:tcPr>
            <w:tcW w:w="855" w:type="dxa"/>
            <w:shd w:val="clear" w:color="auto" w:fill="auto"/>
          </w:tcPr>
          <w:p w14:paraId="7AC640C0" w14:textId="77777777" w:rsidR="009B7884" w:rsidRPr="001F2128" w:rsidRDefault="009B7884" w:rsidP="00235872">
            <w:pPr>
              <w:rPr>
                <w:rFonts w:ascii="Verdana" w:hAnsi="Verdana"/>
                <w:i/>
                <w:sz w:val="18"/>
                <w:szCs w:val="18"/>
                <w:u w:val="single"/>
                <w:lang w:val="fr-BE"/>
              </w:rPr>
            </w:pPr>
          </w:p>
        </w:tc>
        <w:tc>
          <w:tcPr>
            <w:tcW w:w="8253" w:type="dxa"/>
            <w:shd w:val="clear" w:color="auto" w:fill="auto"/>
          </w:tcPr>
          <w:p w14:paraId="22AEF0AD" w14:textId="77777777" w:rsidR="009B7884" w:rsidRPr="001F2128" w:rsidRDefault="009B7884" w:rsidP="00235872">
            <w:pPr>
              <w:rPr>
                <w:rFonts w:ascii="Verdana" w:hAnsi="Verdana"/>
                <w:i/>
                <w:sz w:val="22"/>
                <w:szCs w:val="22"/>
                <w:lang w:val="fr-BE"/>
              </w:rPr>
            </w:pPr>
          </w:p>
        </w:tc>
      </w:tr>
    </w:tbl>
    <w:p w14:paraId="2796C460" w14:textId="77777777" w:rsidR="00235872" w:rsidRPr="001F2128" w:rsidRDefault="00235872" w:rsidP="006A3F3C">
      <w:pPr>
        <w:spacing w:after="360"/>
        <w:rPr>
          <w:rFonts w:ascii="Verdana" w:hAnsi="Verdana"/>
          <w:lang w:val="fr-BE"/>
        </w:rPr>
      </w:pPr>
    </w:p>
    <w:p w14:paraId="5DF869AB" w14:textId="01352E59" w:rsidR="00C106C6" w:rsidRDefault="001F2128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t>Monsieur</w:t>
      </w:r>
      <w:commentRangeStart w:id="2"/>
      <w:ins w:id="3" w:author="Dossin Muriel" w:date="2025-09-22T14:59:00Z">
        <w:r w:rsidR="4331DE86" w:rsidRPr="4E4DE6C7">
          <w:rPr>
            <w:rFonts w:ascii="Verdana" w:hAnsi="Verdana"/>
            <w:lang w:val="fr-FR"/>
          </w:rPr>
          <w:t xml:space="preserve"> l</w:t>
        </w:r>
      </w:ins>
      <w:commentRangeEnd w:id="2"/>
      <w:r>
        <w:commentReference w:id="2"/>
      </w:r>
      <w:ins w:id="4" w:author="Dossin Muriel" w:date="2025-09-22T14:59:00Z">
        <w:r w:rsidR="4331DE86" w:rsidRPr="4E4DE6C7">
          <w:rPr>
            <w:rFonts w:ascii="Verdana" w:hAnsi="Verdana"/>
            <w:lang w:val="fr-FR"/>
          </w:rPr>
          <w:t>e Ministre,</w:t>
        </w:r>
      </w:ins>
    </w:p>
    <w:p w14:paraId="4FCFE968" w14:textId="208849BA" w:rsidR="008806AA" w:rsidRDefault="008806AA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t xml:space="preserve">La Convention sur les droits des personnes en situation de handicap et son protocole additionnel </w:t>
      </w:r>
      <w:r w:rsidR="2F4A2B98" w:rsidRPr="4E4DE6C7">
        <w:rPr>
          <w:rFonts w:ascii="Verdana" w:hAnsi="Verdana"/>
          <w:lang w:val="fr-FR"/>
        </w:rPr>
        <w:t>ont</w:t>
      </w:r>
      <w:r w:rsidRPr="4E4DE6C7">
        <w:rPr>
          <w:rFonts w:ascii="Verdana" w:hAnsi="Verdana"/>
          <w:lang w:val="fr-FR"/>
        </w:rPr>
        <w:t xml:space="preserve"> été adopté</w:t>
      </w:r>
      <w:r w:rsidR="006A3F3C" w:rsidRPr="4E4DE6C7">
        <w:rPr>
          <w:rFonts w:ascii="Verdana" w:hAnsi="Verdana"/>
          <w:lang w:val="fr-FR"/>
        </w:rPr>
        <w:t>s</w:t>
      </w:r>
      <w:r w:rsidRPr="4E4DE6C7">
        <w:rPr>
          <w:rFonts w:ascii="Verdana" w:hAnsi="Verdana"/>
          <w:lang w:val="fr-FR"/>
        </w:rPr>
        <w:t xml:space="preserve"> le 13 décembre 2006 au siège des Nations </w:t>
      </w:r>
      <w:r w:rsidR="1515E8E8" w:rsidRPr="4E4DE6C7">
        <w:rPr>
          <w:rFonts w:ascii="Verdana" w:hAnsi="Verdana"/>
          <w:lang w:val="fr-FR"/>
        </w:rPr>
        <w:t>U</w:t>
      </w:r>
      <w:r w:rsidRPr="4E4DE6C7">
        <w:rPr>
          <w:rFonts w:ascii="Verdana" w:hAnsi="Verdana"/>
          <w:lang w:val="fr-FR"/>
        </w:rPr>
        <w:t>nies à New-York.</w:t>
      </w:r>
    </w:p>
    <w:p w14:paraId="04152968" w14:textId="06E39B0A" w:rsidR="008806AA" w:rsidRDefault="008806AA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t xml:space="preserve">Le 13 décembre 2026, cela fera donc 20 ans que ce texte essentiel pour </w:t>
      </w:r>
      <w:r w:rsidR="00687F8B" w:rsidRPr="4E4DE6C7">
        <w:rPr>
          <w:rFonts w:ascii="Verdana" w:hAnsi="Verdana"/>
          <w:lang w:val="fr-FR"/>
        </w:rPr>
        <w:t>la participation pleine et entière des personnes en situation de handicap dans la société a vu le jour.</w:t>
      </w:r>
    </w:p>
    <w:p w14:paraId="10EFE221" w14:textId="313776B7" w:rsidR="00687F8B" w:rsidRDefault="00687F8B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t>La Plateforme des Conseils d’avis des personnes en situation de handicap a l’honneur de vous proposer de marquer l’évènement en coorganisant avec vous</w:t>
      </w:r>
      <w:r w:rsidR="259D890F" w:rsidRPr="4E4DE6C7">
        <w:rPr>
          <w:rFonts w:ascii="Verdana" w:hAnsi="Verdana"/>
          <w:lang w:val="fr-FR"/>
        </w:rPr>
        <w:t>,</w:t>
      </w:r>
      <w:r w:rsidRPr="4E4DE6C7">
        <w:rPr>
          <w:rFonts w:ascii="Verdana" w:hAnsi="Verdana"/>
          <w:lang w:val="fr-FR"/>
        </w:rPr>
        <w:t xml:space="preserve"> et avec vos collègues des entités fédérées</w:t>
      </w:r>
      <w:r w:rsidR="5B8C581A" w:rsidRPr="4E4DE6C7">
        <w:rPr>
          <w:rFonts w:ascii="Verdana" w:hAnsi="Verdana"/>
          <w:lang w:val="fr-FR"/>
        </w:rPr>
        <w:t>,</w:t>
      </w:r>
      <w:r w:rsidRPr="4E4DE6C7">
        <w:rPr>
          <w:rFonts w:ascii="Verdana" w:hAnsi="Verdana"/>
          <w:lang w:val="fr-FR"/>
        </w:rPr>
        <w:t xml:space="preserve"> une journée d’étude. </w:t>
      </w:r>
    </w:p>
    <w:p w14:paraId="65ED377E" w14:textId="4B35C614" w:rsidR="006A3F3C" w:rsidRDefault="006A3F3C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t xml:space="preserve">Dans un premier temps, </w:t>
      </w:r>
      <w:r w:rsidR="4D1D48E0" w:rsidRPr="4E4DE6C7">
        <w:rPr>
          <w:rFonts w:ascii="Verdana" w:hAnsi="Verdana"/>
          <w:lang w:val="fr-FR"/>
        </w:rPr>
        <w:t>l'idée</w:t>
      </w:r>
      <w:r w:rsidR="3CB4E97F" w:rsidRPr="4E4DE6C7">
        <w:rPr>
          <w:rFonts w:ascii="Verdana" w:hAnsi="Verdana"/>
          <w:lang w:val="fr-FR"/>
        </w:rPr>
        <w:t xml:space="preserve"> serait </w:t>
      </w:r>
      <w:r w:rsidR="00687F8B" w:rsidRPr="4E4DE6C7">
        <w:rPr>
          <w:rFonts w:ascii="Verdana" w:hAnsi="Verdana"/>
          <w:lang w:val="fr-FR"/>
        </w:rPr>
        <w:t>de faire le point sur les acquis positif</w:t>
      </w:r>
      <w:r w:rsidRPr="4E4DE6C7">
        <w:rPr>
          <w:rFonts w:ascii="Verdana" w:hAnsi="Verdana"/>
          <w:lang w:val="fr-FR"/>
        </w:rPr>
        <w:t>s</w:t>
      </w:r>
      <w:r w:rsidR="00687F8B" w:rsidRPr="4E4DE6C7">
        <w:rPr>
          <w:rFonts w:ascii="Verdana" w:hAnsi="Verdana"/>
          <w:lang w:val="fr-FR"/>
        </w:rPr>
        <w:t xml:space="preserve"> qui ont été engrangés et</w:t>
      </w:r>
      <w:r w:rsidRPr="4E4DE6C7">
        <w:rPr>
          <w:rFonts w:ascii="Verdana" w:hAnsi="Verdana"/>
          <w:lang w:val="fr-FR"/>
        </w:rPr>
        <w:t xml:space="preserve"> sont </w:t>
      </w:r>
      <w:r w:rsidR="338095C6" w:rsidRPr="4E4DE6C7">
        <w:rPr>
          <w:rFonts w:ascii="Verdana" w:hAnsi="Verdana"/>
          <w:lang w:val="fr-FR"/>
        </w:rPr>
        <w:t xml:space="preserve">parfois </w:t>
      </w:r>
      <w:r w:rsidRPr="4E4DE6C7">
        <w:rPr>
          <w:rFonts w:ascii="Verdana" w:hAnsi="Verdana"/>
          <w:lang w:val="fr-FR"/>
        </w:rPr>
        <w:t xml:space="preserve">restés, hélas, fort peu médiatisés. </w:t>
      </w:r>
    </w:p>
    <w:p w14:paraId="1C9A9B77" w14:textId="18AE436B" w:rsidR="006A3F3C" w:rsidRDefault="006A3F3C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lastRenderedPageBreak/>
        <w:t>Dans un second temps</w:t>
      </w:r>
      <w:r w:rsidR="00687F8B" w:rsidRPr="4E4DE6C7">
        <w:rPr>
          <w:rFonts w:ascii="Verdana" w:hAnsi="Verdana"/>
          <w:lang w:val="fr-FR"/>
        </w:rPr>
        <w:t xml:space="preserve">, </w:t>
      </w:r>
      <w:r w:rsidR="79D23AD0" w:rsidRPr="4E4DE6C7">
        <w:rPr>
          <w:rFonts w:ascii="Verdana" w:hAnsi="Verdana"/>
          <w:lang w:val="fr-FR"/>
        </w:rPr>
        <w:t xml:space="preserve">on peut imaginer </w:t>
      </w:r>
      <w:r w:rsidRPr="4E4DE6C7">
        <w:rPr>
          <w:rFonts w:ascii="Verdana" w:hAnsi="Verdana"/>
          <w:lang w:val="fr-FR"/>
        </w:rPr>
        <w:t xml:space="preserve">établir les lignes de force des étapes à venir, à court et </w:t>
      </w:r>
      <w:r w:rsidR="37EF0C47" w:rsidRPr="4E4DE6C7">
        <w:rPr>
          <w:rFonts w:ascii="Verdana" w:hAnsi="Verdana"/>
          <w:lang w:val="fr-FR"/>
        </w:rPr>
        <w:t xml:space="preserve">à </w:t>
      </w:r>
      <w:r w:rsidRPr="4E4DE6C7">
        <w:rPr>
          <w:rFonts w:ascii="Verdana" w:hAnsi="Verdana"/>
          <w:lang w:val="fr-FR"/>
        </w:rPr>
        <w:t>long termes.</w:t>
      </w:r>
    </w:p>
    <w:p w14:paraId="1C196960" w14:textId="5EB54D1F" w:rsidR="00687F8B" w:rsidRDefault="006A3F3C" w:rsidP="009B7884">
      <w:pPr>
        <w:spacing w:after="240"/>
        <w:rPr>
          <w:rFonts w:ascii="Verdana" w:hAnsi="Verdana"/>
          <w:lang w:val="fr-FR"/>
        </w:rPr>
      </w:pPr>
      <w:r w:rsidRPr="4E4DE6C7">
        <w:rPr>
          <w:rFonts w:ascii="Verdana" w:hAnsi="Verdana"/>
          <w:lang w:val="fr-FR"/>
        </w:rPr>
        <w:t xml:space="preserve">Enfin, ce serait, </w:t>
      </w:r>
      <w:r w:rsidR="00687F8B" w:rsidRPr="4E4DE6C7">
        <w:rPr>
          <w:rFonts w:ascii="Verdana" w:hAnsi="Verdana"/>
          <w:lang w:val="fr-FR"/>
        </w:rPr>
        <w:t xml:space="preserve">bien sûr, </w:t>
      </w:r>
      <w:r w:rsidRPr="4E4DE6C7">
        <w:rPr>
          <w:rFonts w:ascii="Verdana" w:hAnsi="Verdana"/>
          <w:lang w:val="fr-FR"/>
        </w:rPr>
        <w:t xml:space="preserve">l’occasion de partager un </w:t>
      </w:r>
      <w:r w:rsidR="00687F8B" w:rsidRPr="4E4DE6C7">
        <w:rPr>
          <w:rFonts w:ascii="Verdana" w:hAnsi="Verdana"/>
          <w:lang w:val="fr-FR"/>
        </w:rPr>
        <w:t>petit moment festif</w:t>
      </w:r>
      <w:r w:rsidR="0C7B6B2E" w:rsidRPr="4E4DE6C7">
        <w:rPr>
          <w:rFonts w:ascii="Verdana" w:hAnsi="Verdana"/>
          <w:lang w:val="fr-FR"/>
        </w:rPr>
        <w:t xml:space="preserve"> et de se faire rencontrer personnes, familles, associations et </w:t>
      </w:r>
      <w:r w:rsidR="50602602" w:rsidRPr="4E4DE6C7">
        <w:rPr>
          <w:rFonts w:ascii="Verdana" w:hAnsi="Verdana"/>
          <w:lang w:val="fr-FR"/>
        </w:rPr>
        <w:t>responsables</w:t>
      </w:r>
      <w:r w:rsidR="0C7B6B2E" w:rsidRPr="4E4DE6C7">
        <w:rPr>
          <w:rFonts w:ascii="Verdana" w:hAnsi="Verdana"/>
          <w:lang w:val="fr-FR"/>
        </w:rPr>
        <w:t xml:space="preserve"> politiques</w:t>
      </w:r>
      <w:ins w:id="5" w:author="Magritte Olivier" w:date="2025-09-23T13:23:00Z">
        <w:r w:rsidR="748B0C4B" w:rsidRPr="4E4DE6C7">
          <w:rPr>
            <w:rFonts w:ascii="Verdana" w:hAnsi="Verdana"/>
            <w:lang w:val="fr-FR"/>
          </w:rPr>
          <w:t>.</w:t>
        </w:r>
      </w:ins>
      <w:r w:rsidR="0C7B6B2E" w:rsidRPr="4E4DE6C7">
        <w:rPr>
          <w:rFonts w:ascii="Verdana" w:hAnsi="Verdana"/>
          <w:lang w:val="fr-FR"/>
        </w:rPr>
        <w:t xml:space="preserve"> </w:t>
      </w:r>
    </w:p>
    <w:p w14:paraId="5FD50923" w14:textId="59FA2E6F" w:rsidR="00687F8B" w:rsidRPr="00C106C6" w:rsidRDefault="006A3F3C" w:rsidP="009B7884">
      <w:pPr>
        <w:spacing w:after="240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>Nous nous tenons à votre entière disposition pour évoquer les modalités pratiques de cette organisation.</w:t>
      </w:r>
    </w:p>
    <w:p w14:paraId="36CA45D6" w14:textId="24BB9555" w:rsidR="00C106C6" w:rsidRDefault="00C106C6" w:rsidP="00364C68">
      <w:pPr>
        <w:spacing w:after="600"/>
        <w:rPr>
          <w:rFonts w:ascii="Verdana" w:hAnsi="Verdana"/>
          <w:lang w:val="fr-FR"/>
        </w:rPr>
      </w:pPr>
      <w:r w:rsidRPr="678950AA">
        <w:rPr>
          <w:rFonts w:ascii="Verdana" w:hAnsi="Verdana"/>
          <w:lang w:val="fr-FR"/>
        </w:rPr>
        <w:t xml:space="preserve">Bien à </w:t>
      </w:r>
      <w:r w:rsidR="0066725E" w:rsidRPr="678950AA">
        <w:rPr>
          <w:rFonts w:ascii="Verdana" w:hAnsi="Verdana"/>
          <w:lang w:val="fr-FR"/>
        </w:rPr>
        <w:t>vous</w:t>
      </w:r>
      <w:ins w:id="6" w:author="Dossin Muriel" w:date="2025-09-22T15:03:00Z">
        <w:r w:rsidR="112A72A7" w:rsidRPr="678950AA">
          <w:rPr>
            <w:rFonts w:ascii="Verdana" w:hAnsi="Verdana"/>
            <w:lang w:val="fr-FR"/>
          </w:rPr>
          <w:t>,</w:t>
        </w:r>
      </w:ins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8E2918" w:rsidRPr="00450687" w14:paraId="08C1F159" w14:textId="77777777" w:rsidTr="250FFCF5">
        <w:tc>
          <w:tcPr>
            <w:tcW w:w="4261" w:type="dxa"/>
            <w:shd w:val="clear" w:color="auto" w:fill="auto"/>
          </w:tcPr>
          <w:p w14:paraId="54D866A5" w14:textId="0453FFFE" w:rsidR="008E2918" w:rsidRPr="00450687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</w:p>
        </w:tc>
        <w:tc>
          <w:tcPr>
            <w:tcW w:w="4261" w:type="dxa"/>
            <w:shd w:val="clear" w:color="auto" w:fill="auto"/>
          </w:tcPr>
          <w:p w14:paraId="0CE6AE86" w14:textId="403E1F67" w:rsidR="008E2918" w:rsidRPr="00450687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 w:rsidRPr="00450687">
              <w:rPr>
                <w:rFonts w:ascii="Verdana" w:hAnsi="Verdana"/>
                <w:sz w:val="22"/>
                <w:szCs w:val="22"/>
                <w:lang w:val="nl-BE"/>
              </w:rPr>
              <w:t>Pierre G</w:t>
            </w:r>
            <w:r w:rsidR="00597E06">
              <w:rPr>
                <w:rFonts w:ascii="Verdana" w:hAnsi="Verdana"/>
                <w:sz w:val="22"/>
                <w:szCs w:val="22"/>
                <w:lang w:val="nl-BE"/>
              </w:rPr>
              <w:t>yselinck</w:t>
            </w:r>
          </w:p>
        </w:tc>
      </w:tr>
      <w:tr w:rsidR="008E2918" w:rsidRPr="00450687" w14:paraId="3784DFB6" w14:textId="77777777" w:rsidTr="250FFCF5">
        <w:tc>
          <w:tcPr>
            <w:tcW w:w="4261" w:type="dxa"/>
            <w:shd w:val="clear" w:color="auto" w:fill="auto"/>
          </w:tcPr>
          <w:p w14:paraId="5BCD356C" w14:textId="455FBE6A" w:rsidR="00597E06" w:rsidRPr="00450687" w:rsidRDefault="173FC7A0" w:rsidP="250FFCF5">
            <w:pPr>
              <w:jc w:val="center"/>
              <w:rPr>
                <w:ins w:id="7" w:author="Duchenne Véronique" w:date="2025-09-22T15:12:00Z" w16du:dateUtc="2025-09-22T15:12:11Z"/>
                <w:rFonts w:ascii="Verdana" w:hAnsi="Verdana"/>
                <w:sz w:val="22"/>
                <w:szCs w:val="22"/>
                <w:lang w:val="nl-BE"/>
              </w:rPr>
            </w:pPr>
            <w:proofErr w:type="spellStart"/>
            <w:ins w:id="8" w:author="Duchenne Véronique" w:date="2025-09-22T15:11:00Z">
              <w:r w:rsidRPr="250FFCF5">
                <w:rPr>
                  <w:rFonts w:ascii="Verdana" w:hAnsi="Verdana"/>
                  <w:sz w:val="22"/>
                  <w:szCs w:val="22"/>
                  <w:lang w:val="nl-BE"/>
                </w:rPr>
                <w:t>Autres</w:t>
              </w:r>
              <w:proofErr w:type="spellEnd"/>
              <w:r w:rsidRPr="250FFCF5">
                <w:rPr>
                  <w:rFonts w:ascii="Verdana" w:hAnsi="Verdana"/>
                  <w:sz w:val="22"/>
                  <w:szCs w:val="22"/>
                  <w:lang w:val="nl-BE"/>
                </w:rPr>
                <w:t xml:space="preserve"> </w:t>
              </w:r>
            </w:ins>
            <w:proofErr w:type="spellStart"/>
            <w:ins w:id="9" w:author="Duchenne Véronique" w:date="2025-09-22T15:12:00Z">
              <w:r w:rsidRPr="250FFCF5">
                <w:rPr>
                  <w:rFonts w:ascii="Verdana" w:hAnsi="Verdana"/>
                  <w:sz w:val="22"/>
                  <w:szCs w:val="22"/>
                  <w:lang w:val="nl-BE"/>
                </w:rPr>
                <w:t>conseils</w:t>
              </w:r>
            </w:ins>
            <w:proofErr w:type="spellEnd"/>
          </w:p>
          <w:p w14:paraId="13548C52" w14:textId="2B9DE6E2" w:rsidR="00597E06" w:rsidRPr="00450687" w:rsidRDefault="00597E06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</w:p>
        </w:tc>
        <w:tc>
          <w:tcPr>
            <w:tcW w:w="4261" w:type="dxa"/>
            <w:shd w:val="clear" w:color="auto" w:fill="auto"/>
          </w:tcPr>
          <w:p w14:paraId="32D728C7" w14:textId="77777777" w:rsidR="008E2918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sz w:val="22"/>
                <w:szCs w:val="22"/>
                <w:lang w:val="nl-BE"/>
              </w:rPr>
              <w:t>Président</w:t>
            </w:r>
          </w:p>
          <w:p w14:paraId="2D97E6FA" w14:textId="2195B16C" w:rsidR="00597E06" w:rsidRPr="00450687" w:rsidRDefault="00597E06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sz w:val="22"/>
                <w:szCs w:val="22"/>
                <w:lang w:val="nl-BE"/>
              </w:rPr>
              <w:t>Belgian Disability Forum</w:t>
            </w:r>
          </w:p>
        </w:tc>
      </w:tr>
      <w:tr w:rsidR="006B4FC7" w:rsidRPr="009057E4" w14:paraId="5930FFD0" w14:textId="77777777" w:rsidTr="250FFCF5">
        <w:tblPrEx>
          <w:jc w:val="center"/>
        </w:tblPrEx>
        <w:trPr>
          <w:trHeight w:val="1525"/>
          <w:jc w:val="center"/>
        </w:trPr>
        <w:tc>
          <w:tcPr>
            <w:tcW w:w="4261" w:type="dxa"/>
            <w:shd w:val="clear" w:color="auto" w:fill="auto"/>
          </w:tcPr>
          <w:p w14:paraId="7F870941" w14:textId="77777777" w:rsidR="006B4FC7" w:rsidRPr="009057E4" w:rsidRDefault="006B4FC7" w:rsidP="009057E4">
            <w:pPr>
              <w:ind w:left="-180" w:right="-177"/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  <w:tc>
          <w:tcPr>
            <w:tcW w:w="4261" w:type="dxa"/>
            <w:shd w:val="clear" w:color="auto" w:fill="auto"/>
          </w:tcPr>
          <w:p w14:paraId="7A7AEF08" w14:textId="77777777" w:rsidR="006B4FC7" w:rsidRPr="009057E4" w:rsidRDefault="006B4FC7" w:rsidP="009057E4">
            <w:pPr>
              <w:ind w:left="-180" w:right="-177"/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</w:tbl>
    <w:p w14:paraId="47D2BCC8" w14:textId="77777777" w:rsidR="001322E1" w:rsidRPr="007B251C" w:rsidRDefault="001322E1" w:rsidP="00D973EB">
      <w:pPr>
        <w:rPr>
          <w:rFonts w:ascii="Verdana" w:hAnsi="Verdana"/>
          <w:sz w:val="22"/>
          <w:szCs w:val="22"/>
          <w:lang w:val="fr-FR"/>
        </w:rPr>
      </w:pPr>
    </w:p>
    <w:sectPr w:rsidR="001322E1" w:rsidRPr="007B251C" w:rsidSect="00142316">
      <w:headerReference w:type="default" r:id="rId14"/>
      <w:footerReference w:type="default" r:id="rId15"/>
      <w:pgSz w:w="11906" w:h="16838" w:code="9"/>
      <w:pgMar w:top="1440" w:right="1286" w:bottom="851" w:left="1797" w:header="567" w:footer="45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gritte Olivier" w:date="2025-09-23T15:20:00Z" w:initials="MO">
    <w:p w14:paraId="76DB0427" w14:textId="5D4F0675" w:rsidR="000E6162" w:rsidRDefault="000E6162">
      <w:r>
        <w:annotationRef/>
      </w:r>
      <w:r w:rsidRPr="42A06E79">
        <w:t xml:space="preserve">Le titre étant mentionné dans l'adresse, il ne doit pas être répété ici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6DB04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979B49" w16cex:dateUtc="2025-09-23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DB0427" w16cid:durableId="69979B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08A3" w14:textId="77777777" w:rsidR="00CA05CE" w:rsidRDefault="00CA05CE">
      <w:r>
        <w:separator/>
      </w:r>
    </w:p>
  </w:endnote>
  <w:endnote w:type="continuationSeparator" w:id="0">
    <w:p w14:paraId="06B1EE3E" w14:textId="77777777" w:rsidR="00CA05CE" w:rsidRDefault="00CA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60" w:type="dxa"/>
      <w:tblInd w:w="-792" w:type="dxa"/>
      <w:tblLayout w:type="fixed"/>
      <w:tblLook w:val="01E0" w:firstRow="1" w:lastRow="1" w:firstColumn="1" w:lastColumn="1" w:noHBand="0" w:noVBand="0"/>
    </w:tblPr>
    <w:tblGrid>
      <w:gridCol w:w="7920"/>
      <w:gridCol w:w="900"/>
      <w:gridCol w:w="1440"/>
    </w:tblGrid>
    <w:tr w:rsidR="00B32020" w:rsidRPr="001F2128" w14:paraId="5E228D6E" w14:textId="77777777" w:rsidTr="009057E4">
      <w:trPr>
        <w:trHeight w:val="1254"/>
      </w:trPr>
      <w:tc>
        <w:tcPr>
          <w:tcW w:w="7920" w:type="dxa"/>
          <w:shd w:val="clear" w:color="auto" w:fill="auto"/>
        </w:tcPr>
        <w:p w14:paraId="26869E79" w14:textId="77777777" w:rsidR="00B32020" w:rsidRPr="009C51FD" w:rsidRDefault="009C51FD" w:rsidP="009057E4">
          <w:pPr>
            <w:pStyle w:val="Pieddepage"/>
            <w:jc w:val="center"/>
            <w:rPr>
              <w:sz w:val="12"/>
              <w:szCs w:val="12"/>
              <w:lang w:val="fr-FR"/>
            </w:rPr>
          </w:pPr>
          <w:r w:rsidRPr="009C51FD">
            <w:rPr>
              <w:sz w:val="12"/>
              <w:szCs w:val="12"/>
              <w:lang w:val="fr-FR"/>
            </w:rPr>
            <w:t>________________________________________________________________________________________________</w:t>
          </w:r>
          <w:r w:rsidR="00B32020" w:rsidRPr="009C51FD">
            <w:rPr>
              <w:sz w:val="12"/>
              <w:szCs w:val="12"/>
              <w:lang w:val="fr-FR"/>
            </w:rPr>
            <w:t>________________________________</w:t>
          </w:r>
        </w:p>
        <w:p w14:paraId="157A57D5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r w:rsidRPr="009057E4">
            <w:rPr>
              <w:rFonts w:ascii="Verdana" w:hAnsi="Verdana"/>
              <w:sz w:val="18"/>
              <w:szCs w:val="18"/>
              <w:lang w:val="fr-FR"/>
            </w:rPr>
            <w:t xml:space="preserve">BDF asbl - Centre Administratif Botanique – Finance Tower </w:t>
          </w:r>
        </w:p>
        <w:p w14:paraId="118851FC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r w:rsidRPr="009057E4">
            <w:rPr>
              <w:rFonts w:ascii="Verdana" w:hAnsi="Verdana"/>
              <w:sz w:val="18"/>
              <w:szCs w:val="18"/>
              <w:lang w:val="fr-FR"/>
            </w:rPr>
            <w:t>Boulevard du Jardin Botanique 50, bte 150  – 1000 Bruxelles – Belgique</w:t>
          </w:r>
        </w:p>
        <w:p w14:paraId="35BDEE97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r w:rsidRPr="009057E4">
            <w:rPr>
              <w:rFonts w:ascii="Verdana" w:hAnsi="Verdana"/>
              <w:sz w:val="18"/>
              <w:szCs w:val="18"/>
              <w:lang w:val="fr-FR"/>
            </w:rPr>
            <w:t xml:space="preserve">Tél.: + 32 2 509 83 58 </w:t>
          </w:r>
          <w:r w:rsidR="00DF38ED">
            <w:rPr>
              <w:rFonts w:ascii="Verdana" w:hAnsi="Verdana"/>
              <w:sz w:val="18"/>
              <w:szCs w:val="18"/>
              <w:lang w:val="fr-FR"/>
            </w:rPr>
            <w:t>ou + 32 2 509 84 21</w:t>
          </w:r>
        </w:p>
        <w:p w14:paraId="5276D99E" w14:textId="77777777" w:rsidR="00B32020" w:rsidRPr="007123FF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BE"/>
            </w:rPr>
          </w:pPr>
          <w:r w:rsidRPr="007123FF">
            <w:rPr>
              <w:rFonts w:ascii="Verdana" w:hAnsi="Verdana"/>
              <w:sz w:val="18"/>
              <w:szCs w:val="18"/>
              <w:lang w:val="fr-BE"/>
            </w:rPr>
            <w:t xml:space="preserve">e-mail: </w:t>
          </w:r>
          <w:hyperlink r:id="rId1" w:history="1">
            <w:r w:rsidRPr="007123FF">
              <w:rPr>
                <w:rStyle w:val="Lienhypertexte"/>
                <w:rFonts w:ascii="Verdana" w:hAnsi="Verdana"/>
                <w:sz w:val="18"/>
                <w:szCs w:val="18"/>
                <w:lang w:val="fr-BE"/>
              </w:rPr>
              <w:t>info@bdf.belgium.be</w:t>
            </w:r>
          </w:hyperlink>
        </w:p>
        <w:p w14:paraId="3487562B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hyperlink r:id="rId2" w:history="1">
            <w:r w:rsidRPr="009057E4">
              <w:rPr>
                <w:rStyle w:val="Lienhypertexte"/>
                <w:rFonts w:ascii="Verdana" w:hAnsi="Verdana"/>
                <w:sz w:val="18"/>
                <w:szCs w:val="18"/>
              </w:rPr>
              <w:t>http://bdf.belgium.be</w:t>
            </w:r>
          </w:hyperlink>
          <w:r w:rsidRPr="009057E4">
            <w:rPr>
              <w:rFonts w:ascii="Verdana" w:hAnsi="Verdana"/>
              <w:sz w:val="18"/>
              <w:szCs w:val="18"/>
            </w:rPr>
            <w:t xml:space="preserve"> </w:t>
          </w:r>
        </w:p>
        <w:p w14:paraId="47018C4F" w14:textId="77777777" w:rsidR="00B32020" w:rsidRPr="009057E4" w:rsidRDefault="00B32020" w:rsidP="00BF0436">
          <w:pPr>
            <w:pStyle w:val="Pieddepage"/>
            <w:rPr>
              <w:sz w:val="8"/>
              <w:szCs w:val="8"/>
              <w:lang w:val="fr-FR"/>
            </w:rPr>
          </w:pPr>
        </w:p>
      </w:tc>
      <w:tc>
        <w:tcPr>
          <w:tcW w:w="900" w:type="dxa"/>
          <w:shd w:val="clear" w:color="auto" w:fill="auto"/>
        </w:tcPr>
        <w:p w14:paraId="217080A0" w14:textId="77777777" w:rsidR="00B32020" w:rsidRPr="009057E4" w:rsidRDefault="00B32020" w:rsidP="009057E4">
          <w:pPr>
            <w:pStyle w:val="Pieddepage"/>
            <w:jc w:val="center"/>
            <w:rPr>
              <w:sz w:val="8"/>
              <w:szCs w:val="8"/>
              <w:lang w:val="fr-FR"/>
            </w:rPr>
          </w:pPr>
        </w:p>
        <w:p w14:paraId="7403505D" w14:textId="77777777" w:rsidR="00B32020" w:rsidRPr="009057E4" w:rsidRDefault="00E46602" w:rsidP="009057E4">
          <w:pPr>
            <w:pStyle w:val="Pieddepage"/>
            <w:jc w:val="center"/>
            <w:rPr>
              <w:rFonts w:ascii="Comic Sans MS" w:hAnsi="Comic Sans MS"/>
              <w:sz w:val="18"/>
              <w:szCs w:val="18"/>
              <w:lang w:val="nl-BE"/>
            </w:rPr>
          </w:pPr>
          <w:r>
            <w:rPr>
              <w:noProof/>
              <w:sz w:val="20"/>
            </w:rPr>
            <w:drawing>
              <wp:inline distT="0" distB="0" distL="0" distR="0" wp14:anchorId="499E464A" wp14:editId="57FB5F3F">
                <wp:extent cx="504825" cy="638175"/>
                <wp:effectExtent l="0" t="0" r="0" b="0"/>
                <wp:docPr id="4" name="Image 5" descr="2014-02-03-EDF-Logo-20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2014-02-03-EDF-Logo-20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0" w:type="dxa"/>
          <w:shd w:val="clear" w:color="auto" w:fill="auto"/>
        </w:tcPr>
        <w:p w14:paraId="3E2F029C" w14:textId="77777777" w:rsidR="00B32020" w:rsidRPr="009057E4" w:rsidRDefault="00B32020" w:rsidP="00BF0436">
          <w:pPr>
            <w:pStyle w:val="Pieddepage"/>
            <w:rPr>
              <w:rFonts w:ascii="Comic Sans MS" w:hAnsi="Comic Sans MS"/>
              <w:sz w:val="8"/>
              <w:szCs w:val="8"/>
              <w:lang w:val="fr-FR"/>
            </w:rPr>
          </w:pPr>
          <w:r w:rsidRPr="009057E4">
            <w:rPr>
              <w:rFonts w:ascii="Comic Sans MS" w:hAnsi="Comic Sans MS"/>
              <w:sz w:val="8"/>
              <w:szCs w:val="8"/>
              <w:lang w:val="fr-FR"/>
            </w:rPr>
            <w:t>________________________</w:t>
          </w:r>
        </w:p>
        <w:p w14:paraId="2C83FA35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20"/>
              <w:lang w:val="fr-FR"/>
            </w:rPr>
          </w:pPr>
          <w:r w:rsidRPr="009057E4">
            <w:rPr>
              <w:rFonts w:ascii="Verdana" w:hAnsi="Verdana"/>
              <w:sz w:val="16"/>
              <w:szCs w:val="16"/>
              <w:lang w:val="fr-FR"/>
            </w:rPr>
            <w:t>Le BDF est le représentant officiel de la Belgique dans l’EDF</w:t>
          </w:r>
        </w:p>
      </w:tc>
    </w:tr>
  </w:tbl>
  <w:p w14:paraId="6E98AE6B" w14:textId="77777777" w:rsidR="00B32020" w:rsidRPr="00235872" w:rsidRDefault="00B32020">
    <w:pPr>
      <w:pStyle w:val="Pieddepage"/>
      <w:rPr>
        <w:sz w:val="8"/>
        <w:szCs w:val="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D00CE" w14:textId="77777777" w:rsidR="00CA05CE" w:rsidRDefault="00CA05CE">
      <w:r>
        <w:separator/>
      </w:r>
    </w:p>
  </w:footnote>
  <w:footnote w:type="continuationSeparator" w:id="0">
    <w:p w14:paraId="39FB392E" w14:textId="77777777" w:rsidR="00CA05CE" w:rsidRDefault="00CA0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94" w:type="dxa"/>
      <w:tblInd w:w="-1026" w:type="dxa"/>
      <w:tblLayout w:type="fixed"/>
      <w:tblLook w:val="0000" w:firstRow="0" w:lastRow="0" w:firstColumn="0" w:lastColumn="0" w:noHBand="0" w:noVBand="0"/>
    </w:tblPr>
    <w:tblGrid>
      <w:gridCol w:w="3294"/>
      <w:gridCol w:w="8100"/>
    </w:tblGrid>
    <w:tr w:rsidR="00B32020" w14:paraId="557DE872" w14:textId="77777777" w:rsidTr="00597E06">
      <w:trPr>
        <w:trHeight w:val="1125"/>
      </w:trPr>
      <w:tc>
        <w:tcPr>
          <w:tcW w:w="3294" w:type="dxa"/>
        </w:tcPr>
        <w:p w14:paraId="58F829BD" w14:textId="77777777" w:rsidR="00B32020" w:rsidRDefault="00B32020" w:rsidP="00494639">
          <w:pPr>
            <w:pStyle w:val="En-tte"/>
            <w:tabs>
              <w:tab w:val="clear" w:pos="8306"/>
              <w:tab w:val="right" w:pos="3084"/>
            </w:tabs>
            <w:jc w:val="both"/>
            <w:rPr>
              <w:sz w:val="12"/>
              <w:szCs w:val="12"/>
            </w:rPr>
          </w:pPr>
        </w:p>
        <w:p w14:paraId="43661326" w14:textId="60515496" w:rsidR="00B32020" w:rsidRDefault="00597E06" w:rsidP="00B073F0">
          <w:pPr>
            <w:pStyle w:val="En-tte"/>
            <w:jc w:val="both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sz w:val="16"/>
              <w:szCs w:val="16"/>
            </w:rPr>
            <w:t xml:space="preserve">    </w:t>
          </w:r>
          <w:r>
            <w:rPr>
              <w:rFonts w:ascii="Comic Sans MS" w:hAnsi="Comic Sans MS"/>
              <w:noProof/>
              <w:sz w:val="16"/>
              <w:szCs w:val="16"/>
            </w:rPr>
            <w:drawing>
              <wp:inline distT="0" distB="0" distL="0" distR="0" wp14:anchorId="59120C18" wp14:editId="2466EACF">
                <wp:extent cx="885825" cy="666750"/>
                <wp:effectExtent l="0" t="0" r="0" b="0"/>
                <wp:docPr id="3" name="Image 1" descr="logo_b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b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F96A54" w14:textId="77777777" w:rsidR="00B32020" w:rsidRPr="008D7E5F" w:rsidRDefault="00B32020" w:rsidP="00B073F0">
          <w:pPr>
            <w:pStyle w:val="En-tte"/>
            <w:jc w:val="both"/>
            <w:rPr>
              <w:rFonts w:ascii="Comic Sans MS" w:hAnsi="Comic Sans MS"/>
              <w:sz w:val="8"/>
              <w:szCs w:val="8"/>
            </w:rPr>
          </w:pPr>
        </w:p>
      </w:tc>
      <w:tc>
        <w:tcPr>
          <w:tcW w:w="8100" w:type="dxa"/>
        </w:tcPr>
        <w:p w14:paraId="2470E3F8" w14:textId="77777777" w:rsidR="00B32020" w:rsidRDefault="00B32020" w:rsidP="00BF0436">
          <w:pPr>
            <w:pStyle w:val="En-tte"/>
            <w:jc w:val="right"/>
            <w:rPr>
              <w:rFonts w:ascii="Comic Sans MS" w:hAnsi="Comic Sans MS"/>
              <w:b/>
              <w:bCs/>
              <w:sz w:val="36"/>
              <w:lang w:val="fr-BE"/>
            </w:rPr>
          </w:pPr>
        </w:p>
        <w:p w14:paraId="19E67790" w14:textId="77777777" w:rsidR="00B32020" w:rsidRPr="00281BD7" w:rsidRDefault="00B32020" w:rsidP="00BF0436">
          <w:pPr>
            <w:pStyle w:val="En-tte"/>
            <w:jc w:val="right"/>
            <w:rPr>
              <w:sz w:val="16"/>
              <w:szCs w:val="16"/>
              <w:lang w:val="fr-BE"/>
            </w:rPr>
          </w:pPr>
        </w:p>
        <w:p w14:paraId="39859A51" w14:textId="2CC33F64" w:rsidR="00B32020" w:rsidRPr="00C2383C" w:rsidRDefault="00B32020" w:rsidP="00494639">
          <w:pPr>
            <w:pStyle w:val="En-tte"/>
            <w:tabs>
              <w:tab w:val="clear" w:pos="4153"/>
              <w:tab w:val="center" w:pos="3436"/>
            </w:tabs>
            <w:ind w:right="904"/>
            <w:jc w:val="right"/>
            <w:rPr>
              <w:rFonts w:ascii="Verdana" w:hAnsi="Verdana"/>
              <w:sz w:val="20"/>
              <w:szCs w:val="20"/>
              <w:lang w:val="fr-BE"/>
            </w:rPr>
          </w:pPr>
          <w:r w:rsidRPr="00C2383C">
            <w:rPr>
              <w:rFonts w:ascii="Verdana" w:hAnsi="Verdana"/>
              <w:sz w:val="20"/>
              <w:szCs w:val="20"/>
              <w:lang w:val="fr-BE"/>
            </w:rPr>
            <w:t>Bruxelles, le</w:t>
          </w:r>
          <w:r w:rsidR="007B217D">
            <w:rPr>
              <w:rFonts w:ascii="Verdana" w:hAnsi="Verdana"/>
              <w:sz w:val="20"/>
              <w:szCs w:val="20"/>
              <w:lang w:val="fr-BE"/>
            </w:rPr>
            <w:t xml:space="preserve"> </w:t>
          </w:r>
          <w:r w:rsidR="008806AA">
            <w:rPr>
              <w:rFonts w:ascii="Verdana" w:hAnsi="Verdana"/>
              <w:sz w:val="20"/>
              <w:szCs w:val="20"/>
              <w:lang w:val="fr-BE"/>
            </w:rPr>
            <w:t>26 septembre 2025</w:t>
          </w:r>
        </w:p>
      </w:tc>
    </w:tr>
  </w:tbl>
  <w:p w14:paraId="5A4B4124" w14:textId="77777777" w:rsidR="00B32020" w:rsidRDefault="00B320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6052"/>
    <w:multiLevelType w:val="hybridMultilevel"/>
    <w:tmpl w:val="E93C23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F6789"/>
    <w:multiLevelType w:val="hybridMultilevel"/>
    <w:tmpl w:val="7A3E20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E0ED1"/>
    <w:multiLevelType w:val="hybridMultilevel"/>
    <w:tmpl w:val="50A661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91FE9"/>
    <w:multiLevelType w:val="hybridMultilevel"/>
    <w:tmpl w:val="E51AC0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70204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27480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9048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023567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chenne Véronique">
    <w15:presenceInfo w15:providerId="AD" w15:userId="S::veronique.duchenne@minsoc.fed.be::3d119eed-dce7-4a49-85be-707487fc8dd7"/>
  </w15:person>
  <w15:person w15:author="Dossin Muriel">
    <w15:presenceInfo w15:providerId="AD" w15:userId="S::muriel.dossin@minsoc.fed.be::29e62491-f8bc-4d74-b9c5-e1d9a0c3a57e"/>
  </w15:person>
  <w15:person w15:author="Magritte Olivier">
    <w15:presenceInfo w15:providerId="AD" w15:userId="S::olivier.magritte@minsoc.fed.be::4c421028-65f4-458a-85c3-a0517b8abf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CE"/>
    <w:rsid w:val="00030EBE"/>
    <w:rsid w:val="000D2003"/>
    <w:rsid w:val="000E6162"/>
    <w:rsid w:val="00111EB1"/>
    <w:rsid w:val="001322E1"/>
    <w:rsid w:val="00142316"/>
    <w:rsid w:val="00173DCB"/>
    <w:rsid w:val="0018309A"/>
    <w:rsid w:val="001F163B"/>
    <w:rsid w:val="001F2128"/>
    <w:rsid w:val="00235872"/>
    <w:rsid w:val="00364C68"/>
    <w:rsid w:val="003669B3"/>
    <w:rsid w:val="00371AB0"/>
    <w:rsid w:val="003D33FF"/>
    <w:rsid w:val="004053D3"/>
    <w:rsid w:val="00471ED8"/>
    <w:rsid w:val="004927FC"/>
    <w:rsid w:val="00494639"/>
    <w:rsid w:val="004B7A26"/>
    <w:rsid w:val="004D55A4"/>
    <w:rsid w:val="00542E20"/>
    <w:rsid w:val="00551DDD"/>
    <w:rsid w:val="00562D35"/>
    <w:rsid w:val="00593A41"/>
    <w:rsid w:val="00597E06"/>
    <w:rsid w:val="005B024C"/>
    <w:rsid w:val="005C3CFA"/>
    <w:rsid w:val="005D593B"/>
    <w:rsid w:val="005D6828"/>
    <w:rsid w:val="005F276C"/>
    <w:rsid w:val="00615604"/>
    <w:rsid w:val="0066725E"/>
    <w:rsid w:val="00687F8B"/>
    <w:rsid w:val="006A3F3C"/>
    <w:rsid w:val="006B4FC7"/>
    <w:rsid w:val="006C5563"/>
    <w:rsid w:val="006D60DB"/>
    <w:rsid w:val="006E4A1D"/>
    <w:rsid w:val="00702122"/>
    <w:rsid w:val="00711463"/>
    <w:rsid w:val="007123FF"/>
    <w:rsid w:val="007133FA"/>
    <w:rsid w:val="00714AAF"/>
    <w:rsid w:val="00757D9F"/>
    <w:rsid w:val="00794417"/>
    <w:rsid w:val="007B000B"/>
    <w:rsid w:val="007B217D"/>
    <w:rsid w:val="007B251C"/>
    <w:rsid w:val="007EBB78"/>
    <w:rsid w:val="007F58CF"/>
    <w:rsid w:val="00811B08"/>
    <w:rsid w:val="00815D76"/>
    <w:rsid w:val="00850E39"/>
    <w:rsid w:val="008806AA"/>
    <w:rsid w:val="00896B4C"/>
    <w:rsid w:val="008B3AD5"/>
    <w:rsid w:val="008D7E5F"/>
    <w:rsid w:val="008E2918"/>
    <w:rsid w:val="00901AA6"/>
    <w:rsid w:val="009057E4"/>
    <w:rsid w:val="009063B0"/>
    <w:rsid w:val="00913102"/>
    <w:rsid w:val="00987925"/>
    <w:rsid w:val="009953EF"/>
    <w:rsid w:val="009972E3"/>
    <w:rsid w:val="009A7E1B"/>
    <w:rsid w:val="009B677A"/>
    <w:rsid w:val="009B7884"/>
    <w:rsid w:val="009C51FD"/>
    <w:rsid w:val="00A16DBC"/>
    <w:rsid w:val="00A869BA"/>
    <w:rsid w:val="00AA49CB"/>
    <w:rsid w:val="00B073F0"/>
    <w:rsid w:val="00B13AA9"/>
    <w:rsid w:val="00B32020"/>
    <w:rsid w:val="00B73474"/>
    <w:rsid w:val="00B8599A"/>
    <w:rsid w:val="00BD0E61"/>
    <w:rsid w:val="00BF0436"/>
    <w:rsid w:val="00C106C6"/>
    <w:rsid w:val="00C16F77"/>
    <w:rsid w:val="00C2383C"/>
    <w:rsid w:val="00C51E35"/>
    <w:rsid w:val="00C74950"/>
    <w:rsid w:val="00C82D04"/>
    <w:rsid w:val="00CA05CE"/>
    <w:rsid w:val="00CD6183"/>
    <w:rsid w:val="00D215AC"/>
    <w:rsid w:val="00D228D4"/>
    <w:rsid w:val="00D62DCD"/>
    <w:rsid w:val="00D700FA"/>
    <w:rsid w:val="00D973EB"/>
    <w:rsid w:val="00DF38ED"/>
    <w:rsid w:val="00E012B8"/>
    <w:rsid w:val="00E46602"/>
    <w:rsid w:val="00EA07A2"/>
    <w:rsid w:val="00EA0954"/>
    <w:rsid w:val="00EA60BC"/>
    <w:rsid w:val="00EB4366"/>
    <w:rsid w:val="00EB62D4"/>
    <w:rsid w:val="00EE3339"/>
    <w:rsid w:val="00F322E2"/>
    <w:rsid w:val="00F55E22"/>
    <w:rsid w:val="00FB347B"/>
    <w:rsid w:val="040A6AA6"/>
    <w:rsid w:val="0C7B6B2E"/>
    <w:rsid w:val="0D93B876"/>
    <w:rsid w:val="0FBF1362"/>
    <w:rsid w:val="112A72A7"/>
    <w:rsid w:val="11DE11AC"/>
    <w:rsid w:val="14DD9946"/>
    <w:rsid w:val="1515E8E8"/>
    <w:rsid w:val="173FC7A0"/>
    <w:rsid w:val="1C96108C"/>
    <w:rsid w:val="1D0F13C5"/>
    <w:rsid w:val="1E547051"/>
    <w:rsid w:val="1F93B720"/>
    <w:rsid w:val="250FFCF5"/>
    <w:rsid w:val="259D890F"/>
    <w:rsid w:val="26C08451"/>
    <w:rsid w:val="2D13DA78"/>
    <w:rsid w:val="2F4A2B98"/>
    <w:rsid w:val="338095C6"/>
    <w:rsid w:val="364A3867"/>
    <w:rsid w:val="37EF0C47"/>
    <w:rsid w:val="3CB4E97F"/>
    <w:rsid w:val="3D9F0452"/>
    <w:rsid w:val="417CDB49"/>
    <w:rsid w:val="4331DE86"/>
    <w:rsid w:val="438BB6C1"/>
    <w:rsid w:val="45BAB162"/>
    <w:rsid w:val="483296F6"/>
    <w:rsid w:val="4856DD39"/>
    <w:rsid w:val="48EA8B92"/>
    <w:rsid w:val="4A20C517"/>
    <w:rsid w:val="4B21CEE0"/>
    <w:rsid w:val="4D1D48E0"/>
    <w:rsid w:val="4E4DE6C7"/>
    <w:rsid w:val="5024DE33"/>
    <w:rsid w:val="50602602"/>
    <w:rsid w:val="51A622C6"/>
    <w:rsid w:val="53EB0C1E"/>
    <w:rsid w:val="5804AD27"/>
    <w:rsid w:val="5897C5DC"/>
    <w:rsid w:val="594FD835"/>
    <w:rsid w:val="5971290B"/>
    <w:rsid w:val="5A4DD8F1"/>
    <w:rsid w:val="5B8C581A"/>
    <w:rsid w:val="678950AA"/>
    <w:rsid w:val="6D07F098"/>
    <w:rsid w:val="6DB0C7C8"/>
    <w:rsid w:val="6FCAC9E6"/>
    <w:rsid w:val="7257D127"/>
    <w:rsid w:val="7378DDCE"/>
    <w:rsid w:val="73FBA5F9"/>
    <w:rsid w:val="748B0C4B"/>
    <w:rsid w:val="79D23AD0"/>
    <w:rsid w:val="7EB9D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14665D"/>
  <w15:chartTrackingRefBased/>
  <w15:docId w15:val="{776F553E-2897-40C9-B915-E692FBB4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3587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235872"/>
    <w:pPr>
      <w:tabs>
        <w:tab w:val="center" w:pos="4153"/>
        <w:tab w:val="right" w:pos="8306"/>
      </w:tabs>
    </w:pPr>
  </w:style>
  <w:style w:type="character" w:styleId="Lienhypertexte">
    <w:name w:val="Hyperlink"/>
    <w:rsid w:val="00235872"/>
    <w:rPr>
      <w:color w:val="0000FF"/>
      <w:u w:val="single"/>
    </w:rPr>
  </w:style>
  <w:style w:type="table" w:styleId="Grilledutableau">
    <w:name w:val="Table Grid"/>
    <w:basedOn w:val="TableauNormal"/>
    <w:rsid w:val="00235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6D60DB"/>
    <w:rPr>
      <w:color w:val="606420"/>
      <w:u w:val="single"/>
    </w:rPr>
  </w:style>
  <w:style w:type="paragraph" w:styleId="Textedebulles">
    <w:name w:val="Balloon Text"/>
    <w:basedOn w:val="Normal"/>
    <w:link w:val="TextedebullesCar"/>
    <w:rsid w:val="007123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123FF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lang w:val="en-GB" w:eastAsia="en-GB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Rvision">
    <w:name w:val="Revision"/>
    <w:hidden/>
    <w:uiPriority w:val="99"/>
    <w:semiHidden/>
    <w:rsid w:val="000E6162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bdf.belgium.be" TargetMode="External"/><Relationship Id="rId1" Type="http://schemas.openxmlformats.org/officeDocument/2006/relationships/hyperlink" Target="mailto:info@bdf.belgium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G_PersHand\C.S.N.P.H.-N.H.R.G\BDF\Courrier\mod&#232;les\BDF-Mod&#232;le-2019-OM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98BF9-88AC-4ACC-8379-70CC45099F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3EDB13-2B31-4E62-8C9F-7CD0E0291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92C96-67D4-4023-9EE7-2BD06C8C6B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BDF-Modèle-2019-OME</Template>
  <TotalTime>0</TotalTime>
  <Pages>2</Pages>
  <Words>264</Words>
  <Characters>1455</Characters>
  <Application>Microsoft Office Word</Application>
  <DocSecurity>0</DocSecurity>
  <Lines>12</Lines>
  <Paragraphs>3</Paragraphs>
  <ScaleCrop>false</ScaleCrop>
  <Company>FOD Sociale Zekerheid / SPF Sécurité Sociale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 références :</dc:title>
  <dc:subject/>
  <dc:creator>Magritte Olivier</dc:creator>
  <cp:keywords/>
  <cp:lastModifiedBy>Magritte Olivier</cp:lastModifiedBy>
  <cp:revision>2</cp:revision>
  <cp:lastPrinted>2013-03-29T07:27:00Z</cp:lastPrinted>
  <dcterms:created xsi:type="dcterms:W3CDTF">2025-09-23T14:04:00Z</dcterms:created>
  <dcterms:modified xsi:type="dcterms:W3CDTF">2025-09-23T14:04:00Z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fr</vt:lpwstr>
  </property>
</Properties>
</file>